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28F76" w14:textId="77777777" w:rsidR="003F6398" w:rsidRPr="00E354F8" w:rsidRDefault="007C2AFA" w:rsidP="007C2AFA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（参考様式）</w:t>
      </w:r>
    </w:p>
    <w:p w14:paraId="05D6618F" w14:textId="77777777" w:rsidR="009E44AC" w:rsidRPr="00E354F8" w:rsidRDefault="009E44AC" w:rsidP="0029400D">
      <w:pPr>
        <w:rPr>
          <w:rFonts w:asciiTheme="minorEastAsia" w:hAnsiTheme="minorEastAsia"/>
          <w:sz w:val="22"/>
        </w:rPr>
      </w:pPr>
    </w:p>
    <w:p w14:paraId="0C696D91" w14:textId="77777777" w:rsidR="009E44AC" w:rsidRPr="00E354F8" w:rsidRDefault="00456395" w:rsidP="002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事業の運営体制に関する</w:t>
      </w:r>
      <w:r w:rsidR="007C2AFA">
        <w:rPr>
          <w:rFonts w:asciiTheme="minorEastAsia" w:hAnsiTheme="minorEastAsia" w:hint="eastAsia"/>
          <w:sz w:val="22"/>
        </w:rPr>
        <w:t>書類</w:t>
      </w:r>
      <w:r w:rsidR="003F7C9D">
        <w:rPr>
          <w:rFonts w:asciiTheme="minorEastAsia" w:hAnsiTheme="minorEastAsia" w:hint="eastAsia"/>
          <w:sz w:val="22"/>
        </w:rPr>
        <w:t>に関する申出書</w:t>
      </w:r>
    </w:p>
    <w:p w14:paraId="439D0A24" w14:textId="77777777" w:rsidR="009E44AC" w:rsidRPr="00E354F8" w:rsidRDefault="009E44AC" w:rsidP="0029400D">
      <w:pPr>
        <w:jc w:val="center"/>
        <w:rPr>
          <w:rFonts w:asciiTheme="minorEastAsia" w:hAnsiTheme="minorEastAsia"/>
          <w:sz w:val="22"/>
        </w:rPr>
      </w:pPr>
    </w:p>
    <w:p w14:paraId="7A9AD3AE" w14:textId="77777777" w:rsidR="009E44AC" w:rsidRPr="00E354F8" w:rsidRDefault="00A8744E" w:rsidP="0052681F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9E44AC" w:rsidRPr="00E354F8">
        <w:rPr>
          <w:rFonts w:asciiTheme="minorEastAsia" w:hAnsiTheme="minorEastAsia" w:hint="eastAsia"/>
          <w:sz w:val="22"/>
        </w:rPr>
        <w:t xml:space="preserve">　　年　　月　　日</w:t>
      </w:r>
    </w:p>
    <w:p w14:paraId="20B7B3E6" w14:textId="77777777" w:rsidR="00A8744E" w:rsidRDefault="0052681F" w:rsidP="001A2172">
      <w:pPr>
        <w:ind w:right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8744E">
        <w:rPr>
          <w:rFonts w:asciiTheme="minorEastAsia" w:hAnsiTheme="minorEastAsia" w:hint="eastAsia"/>
          <w:sz w:val="22"/>
        </w:rPr>
        <w:t>都道府県</w:t>
      </w:r>
      <w:r>
        <w:rPr>
          <w:rFonts w:asciiTheme="minorEastAsia" w:hAnsiTheme="minorEastAsia" w:hint="eastAsia"/>
          <w:sz w:val="22"/>
        </w:rPr>
        <w:t>知事</w:t>
      </w:r>
      <w:r w:rsidR="00A8744E">
        <w:rPr>
          <w:rFonts w:asciiTheme="minorEastAsia" w:hAnsiTheme="minorEastAsia" w:hint="eastAsia"/>
          <w:sz w:val="22"/>
        </w:rPr>
        <w:t>（指定都市・中核市の長）　殿</w:t>
      </w:r>
    </w:p>
    <w:p w14:paraId="427D316E" w14:textId="77777777" w:rsidR="009E44AC" w:rsidRPr="00E354F8" w:rsidRDefault="00995D0D" w:rsidP="0029400D">
      <w:pPr>
        <w:ind w:right="880"/>
        <w:rPr>
          <w:rFonts w:asciiTheme="minorEastAsia" w:hAnsiTheme="minorEastAsia"/>
          <w:sz w:val="22"/>
        </w:rPr>
      </w:pPr>
      <w:r w:rsidRPr="00E354F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614DC" wp14:editId="5C6AF551">
                <wp:simplePos x="0" y="0"/>
                <wp:positionH relativeFrom="column">
                  <wp:posOffset>3099435</wp:posOffset>
                </wp:positionH>
                <wp:positionV relativeFrom="paragraph">
                  <wp:posOffset>194309</wp:posOffset>
                </wp:positionV>
                <wp:extent cx="123825" cy="904875"/>
                <wp:effectExtent l="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04875"/>
                        </a:xfrm>
                        <a:prstGeom prst="leftBrac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2543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244.05pt;margin-top:15.3pt;width:9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" adj="246" strokecolor="black [3213]"/>
            </w:pict>
          </mc:Fallback>
        </mc:AlternateContent>
      </w:r>
    </w:p>
    <w:p w14:paraId="57DE2F9D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sz w:val="16"/>
        </w:rPr>
      </w:pPr>
      <w:r w:rsidRPr="00E354F8">
        <w:rPr>
          <w:rFonts w:asciiTheme="minorEastAsia" w:hAnsiTheme="minorEastAsia" w:hint="eastAsia"/>
          <w:sz w:val="22"/>
        </w:rPr>
        <w:t xml:space="preserve">　　　　　　　　　　　　　　　　　　　　　　　　</w:t>
      </w:r>
      <w:r w:rsidRPr="00286E51">
        <w:rPr>
          <w:rFonts w:asciiTheme="minorEastAsia" w:hAnsiTheme="minorEastAsia" w:hint="eastAsia"/>
          <w:spacing w:val="15"/>
          <w:kern w:val="0"/>
          <w:sz w:val="16"/>
          <w:fitText w:val="1280" w:id="728585729"/>
        </w:rPr>
        <w:t>主たる事業所</w:t>
      </w:r>
    </w:p>
    <w:p w14:paraId="01D56E09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</w:t>
      </w:r>
      <w:r w:rsidRPr="00286E51">
        <w:rPr>
          <w:rFonts w:asciiTheme="minorEastAsia" w:hAnsiTheme="minorEastAsia" w:hint="eastAsia"/>
          <w:spacing w:val="90"/>
          <w:kern w:val="0"/>
          <w:sz w:val="16"/>
          <w:fitText w:val="1280" w:id="728585730"/>
        </w:rPr>
        <w:t>の所在</w:t>
      </w:r>
      <w:r w:rsidRPr="00286E51">
        <w:rPr>
          <w:rFonts w:asciiTheme="minorEastAsia" w:hAnsiTheme="minorEastAsia" w:hint="eastAsia"/>
          <w:spacing w:val="7"/>
          <w:kern w:val="0"/>
          <w:sz w:val="16"/>
          <w:fitText w:val="1280" w:id="728585730"/>
        </w:rPr>
        <w:t>地</w:t>
      </w:r>
    </w:p>
    <w:p w14:paraId="73EAF422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17A4A448" w14:textId="77777777" w:rsidR="009E44AC" w:rsidRPr="00E354F8" w:rsidRDefault="009E44AC" w:rsidP="0029400D">
      <w:pPr>
        <w:snapToGrid w:val="0"/>
        <w:ind w:right="879" w:firstLineChars="1100" w:firstLine="1760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</w:t>
      </w:r>
      <w:r w:rsidR="00995D0D" w:rsidRPr="00E354F8">
        <w:rPr>
          <w:rFonts w:asciiTheme="minorEastAsia" w:hAnsiTheme="minorEastAsia" w:hint="eastAsia"/>
          <w:kern w:val="0"/>
        </w:rPr>
        <w:t>申請者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</w:t>
      </w:r>
      <w:r w:rsidRPr="00286E51">
        <w:rPr>
          <w:rFonts w:asciiTheme="minorEastAsia" w:hAnsiTheme="minorEastAsia" w:hint="eastAsia"/>
          <w:spacing w:val="450"/>
          <w:kern w:val="0"/>
          <w:sz w:val="16"/>
          <w:fitText w:val="1280" w:id="728585984"/>
        </w:rPr>
        <w:t>名</w:t>
      </w:r>
      <w:r w:rsidRPr="00286E51">
        <w:rPr>
          <w:rFonts w:asciiTheme="minorEastAsia" w:hAnsiTheme="minorEastAsia" w:hint="eastAsia"/>
          <w:spacing w:val="7"/>
          <w:kern w:val="0"/>
          <w:sz w:val="16"/>
          <w:fitText w:val="1280" w:id="728585984"/>
        </w:rPr>
        <w:t>称</w:t>
      </w:r>
    </w:p>
    <w:p w14:paraId="223F262A" w14:textId="77777777" w:rsidR="009E44AC" w:rsidRPr="00E354F8" w:rsidRDefault="009E44AC" w:rsidP="0029400D">
      <w:pPr>
        <w:snapToGrid w:val="0"/>
        <w:ind w:right="424"/>
        <w:rPr>
          <w:rFonts w:asciiTheme="minorEastAsia" w:hAnsiTheme="minorEastAsia"/>
          <w:sz w:val="22"/>
        </w:rPr>
      </w:pPr>
      <w:r w:rsidRPr="00E354F8">
        <w:rPr>
          <w:rFonts w:asciiTheme="minorEastAsia" w:hAnsiTheme="minorEastAsia" w:hint="eastAsia"/>
          <w:sz w:val="22"/>
        </w:rPr>
        <w:t xml:space="preserve">　　　　　　　　　　</w:t>
      </w:r>
    </w:p>
    <w:p w14:paraId="6BA7E216" w14:textId="77777777" w:rsidR="009E44AC" w:rsidRPr="00E354F8" w:rsidRDefault="009E44AC" w:rsidP="0029400D">
      <w:pPr>
        <w:snapToGrid w:val="0"/>
        <w:ind w:right="-1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　　　　　　　　　　</w:t>
      </w:r>
      <w:r w:rsidRPr="00286E51">
        <w:rPr>
          <w:rFonts w:asciiTheme="minorEastAsia" w:hAnsiTheme="minorEastAsia" w:hint="eastAsia"/>
          <w:w w:val="88"/>
          <w:kern w:val="0"/>
          <w:sz w:val="16"/>
          <w:fitText w:val="1280" w:id="728585988"/>
        </w:rPr>
        <w:t>代表者の職・氏</w:t>
      </w:r>
      <w:r w:rsidRPr="00286E51">
        <w:rPr>
          <w:rFonts w:asciiTheme="minorEastAsia" w:hAnsiTheme="minorEastAsia" w:hint="eastAsia"/>
          <w:spacing w:val="37"/>
          <w:w w:val="88"/>
          <w:kern w:val="0"/>
          <w:sz w:val="16"/>
          <w:fitText w:val="1280" w:id="728585988"/>
        </w:rPr>
        <w:t>名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　　　　</w:t>
      </w:r>
    </w:p>
    <w:p w14:paraId="2299551D" w14:textId="77777777" w:rsidR="00995D0D" w:rsidRPr="00E354F8" w:rsidRDefault="00995D0D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6F62FB65" w14:textId="77777777" w:rsidR="00995D0D" w:rsidRPr="00E354F8" w:rsidRDefault="00995D0D" w:rsidP="0029400D">
      <w:pPr>
        <w:ind w:right="-1"/>
        <w:rPr>
          <w:rFonts w:asciiTheme="minorEastAsia" w:hAnsiTheme="minorEastAsia"/>
          <w:kern w:val="0"/>
          <w:sz w:val="16"/>
        </w:rPr>
      </w:pPr>
    </w:p>
    <w:p w14:paraId="435344EE" w14:textId="77777777" w:rsidR="00995D0D" w:rsidRDefault="00995D0D" w:rsidP="000D3788">
      <w:pPr>
        <w:ind w:right="-1" w:firstLineChars="100" w:firstLine="220"/>
        <w:rPr>
          <w:rFonts w:asciiTheme="minorEastAsia" w:hAnsiTheme="minorEastAsia"/>
          <w:sz w:val="22"/>
        </w:rPr>
      </w:pPr>
    </w:p>
    <w:p w14:paraId="6C884662" w14:textId="77777777" w:rsidR="00B223ED" w:rsidRPr="00B223ED" w:rsidRDefault="00B223ED" w:rsidP="00B223ED">
      <w:pPr>
        <w:pStyle w:val="aa"/>
        <w:numPr>
          <w:ilvl w:val="0"/>
          <w:numId w:val="1"/>
        </w:numPr>
        <w:ind w:leftChars="0" w:right="-1"/>
        <w:rPr>
          <w:rFonts w:asciiTheme="minorEastAsia" w:hAnsiTheme="minorEastAsia"/>
          <w:sz w:val="22"/>
        </w:rPr>
      </w:pPr>
      <w:r w:rsidRPr="00B223ED">
        <w:rPr>
          <w:rFonts w:asciiTheme="minorEastAsia" w:hAnsiTheme="minorEastAsia" w:hint="eastAsia"/>
          <w:sz w:val="22"/>
        </w:rPr>
        <w:t>本申出書の記載内容が含まれるパンフレット</w:t>
      </w:r>
      <w:r>
        <w:rPr>
          <w:rFonts w:asciiTheme="minorEastAsia" w:hAnsiTheme="minorEastAsia" w:hint="eastAsia"/>
          <w:sz w:val="22"/>
        </w:rPr>
        <w:t>等を</w:t>
      </w:r>
      <w:r w:rsidR="00640A7C">
        <w:rPr>
          <w:rFonts w:asciiTheme="minorEastAsia" w:hAnsiTheme="minorEastAsia" w:hint="eastAsia"/>
          <w:sz w:val="22"/>
        </w:rPr>
        <w:t>提出</w:t>
      </w:r>
      <w:r>
        <w:rPr>
          <w:rFonts w:asciiTheme="minorEastAsia" w:hAnsiTheme="minorEastAsia" w:hint="eastAsia"/>
          <w:sz w:val="22"/>
        </w:rPr>
        <w:t>することでも可とする。</w:t>
      </w:r>
    </w:p>
    <w:p w14:paraId="43011B55" w14:textId="77777777" w:rsidR="0029400D" w:rsidRPr="00B223ED" w:rsidRDefault="0029400D" w:rsidP="0029400D">
      <w:pPr>
        <w:ind w:right="-1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32"/>
        <w:gridCol w:w="1557"/>
        <w:gridCol w:w="1247"/>
        <w:gridCol w:w="2665"/>
        <w:gridCol w:w="1247"/>
        <w:gridCol w:w="2641"/>
      </w:tblGrid>
      <w:tr w:rsidR="003F1640" w:rsidRPr="00E354F8" w14:paraId="63D8631B" w14:textId="77777777" w:rsidTr="00D47CC3">
        <w:trPr>
          <w:cantSplit/>
          <w:trHeight w:val="172"/>
        </w:trPr>
        <w:tc>
          <w:tcPr>
            <w:tcW w:w="532" w:type="dxa"/>
            <w:vMerge w:val="restart"/>
            <w:textDirection w:val="tbRlV"/>
            <w:vAlign w:val="center"/>
          </w:tcPr>
          <w:p w14:paraId="1C825DEE" w14:textId="77777777" w:rsidR="003F1640" w:rsidRPr="00E354F8" w:rsidRDefault="003F1640" w:rsidP="00C24111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生活困窮者就労訓練事業を行う者</w:t>
            </w:r>
          </w:p>
        </w:tc>
        <w:tc>
          <w:tcPr>
            <w:tcW w:w="1557" w:type="dxa"/>
            <w:vMerge w:val="restart"/>
            <w:vAlign w:val="center"/>
          </w:tcPr>
          <w:p w14:paraId="505A22F7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名称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CFC3DB7" w14:textId="77777777" w:rsidR="003F1640" w:rsidRPr="00E354F8" w:rsidRDefault="003F1640" w:rsidP="000A0126">
            <w:pPr>
              <w:snapToGrid w:val="0"/>
              <w:rPr>
                <w:rFonts w:asciiTheme="minorEastAsia" w:hAnsiTheme="minorEastAsia"/>
                <w:sz w:val="16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（フリガナ）</w:t>
            </w:r>
          </w:p>
        </w:tc>
      </w:tr>
      <w:tr w:rsidR="003F1640" w:rsidRPr="00E354F8" w14:paraId="43ADCD50" w14:textId="77777777" w:rsidTr="00D47CC3">
        <w:trPr>
          <w:cantSplit/>
          <w:trHeight w:val="624"/>
        </w:trPr>
        <w:tc>
          <w:tcPr>
            <w:tcW w:w="532" w:type="dxa"/>
            <w:vMerge/>
            <w:textDirection w:val="tbRlV"/>
            <w:vAlign w:val="center"/>
          </w:tcPr>
          <w:p w14:paraId="7F5EE38A" w14:textId="77777777" w:rsidR="003F1640" w:rsidRPr="00E354F8" w:rsidRDefault="003F1640" w:rsidP="0029400D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764C1213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5F5E674D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179287AD" w14:textId="77777777" w:rsidTr="00D47CC3">
        <w:trPr>
          <w:trHeight w:val="283"/>
        </w:trPr>
        <w:tc>
          <w:tcPr>
            <w:tcW w:w="532" w:type="dxa"/>
            <w:vMerge/>
            <w:vAlign w:val="center"/>
          </w:tcPr>
          <w:p w14:paraId="7DAA55D1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0AAB3860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主たる事務所の</w:t>
            </w:r>
          </w:p>
          <w:p w14:paraId="659E81AE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所在地</w:t>
            </w:r>
          </w:p>
          <w:p w14:paraId="0CE1E301" w14:textId="77777777" w:rsidR="003F1640" w:rsidRPr="00E354F8" w:rsidRDefault="003F1640" w:rsidP="00EA7826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及び連絡先</w:t>
            </w:r>
          </w:p>
        </w:tc>
        <w:tc>
          <w:tcPr>
            <w:tcW w:w="7800" w:type="dxa"/>
            <w:gridSpan w:val="4"/>
            <w:tcBorders>
              <w:bottom w:val="nil"/>
            </w:tcBorders>
            <w:vAlign w:val="center"/>
          </w:tcPr>
          <w:p w14:paraId="50CE5B54" w14:textId="77777777" w:rsidR="003F1640" w:rsidRPr="00E354F8" w:rsidRDefault="003F1640" w:rsidP="000A0126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郵便番号（　　　　　　　　）</w:t>
            </w:r>
          </w:p>
        </w:tc>
      </w:tr>
      <w:tr w:rsidR="003F1640" w:rsidRPr="00E354F8" w14:paraId="50C946F3" w14:textId="77777777" w:rsidTr="00D47CC3">
        <w:trPr>
          <w:trHeight w:val="624"/>
        </w:trPr>
        <w:tc>
          <w:tcPr>
            <w:tcW w:w="532" w:type="dxa"/>
            <w:vMerge/>
            <w:vAlign w:val="center"/>
          </w:tcPr>
          <w:p w14:paraId="6B6BA95F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1C4DA430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nil"/>
            </w:tcBorders>
            <w:vAlign w:val="center"/>
          </w:tcPr>
          <w:p w14:paraId="69A096E2" w14:textId="77777777" w:rsidR="003F1640" w:rsidRPr="00E354F8" w:rsidRDefault="003F1640" w:rsidP="000A0126">
            <w:pPr>
              <w:snapToGrid w:val="0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3F1640" w:rsidRPr="00E354F8" w14:paraId="327D4EB9" w14:textId="77777777" w:rsidTr="00D47CC3">
        <w:trPr>
          <w:trHeight w:val="283"/>
        </w:trPr>
        <w:tc>
          <w:tcPr>
            <w:tcW w:w="532" w:type="dxa"/>
            <w:vMerge/>
            <w:vAlign w:val="center"/>
          </w:tcPr>
          <w:p w14:paraId="54B3B2DD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0CE1B948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4A8DAF56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C4837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B34E0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ＦＡＸ番号</w:t>
            </w:r>
          </w:p>
        </w:tc>
        <w:tc>
          <w:tcPr>
            <w:tcW w:w="2641" w:type="dxa"/>
            <w:tcBorders>
              <w:left w:val="single" w:sz="4" w:space="0" w:color="auto"/>
            </w:tcBorders>
            <w:vAlign w:val="center"/>
          </w:tcPr>
          <w:p w14:paraId="40E87FD8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F1640" w:rsidRPr="00E354F8" w14:paraId="683B4D33" w14:textId="77777777" w:rsidTr="006C791E">
        <w:trPr>
          <w:trHeight w:val="371"/>
        </w:trPr>
        <w:tc>
          <w:tcPr>
            <w:tcW w:w="532" w:type="dxa"/>
            <w:vMerge/>
            <w:vAlign w:val="center"/>
          </w:tcPr>
          <w:p w14:paraId="0C41CD1A" w14:textId="77777777" w:rsidR="003F1640" w:rsidRPr="00E354F8" w:rsidRDefault="003F1640" w:rsidP="00C2411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7" w:type="dxa"/>
            <w:vMerge/>
            <w:vAlign w:val="center"/>
          </w:tcPr>
          <w:p w14:paraId="53661345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0DFE1A15" w14:textId="77777777" w:rsidR="003F1640" w:rsidRPr="00995FC7" w:rsidRDefault="00B223ED" w:rsidP="006C791E">
            <w:pPr>
              <w:ind w:right="-1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995FC7">
              <w:rPr>
                <w:rFonts w:asciiTheme="minorEastAsia" w:hAnsiTheme="minorEastAsia" w:hint="eastAsia"/>
                <w:sz w:val="18"/>
                <w:szCs w:val="18"/>
              </w:rPr>
              <w:t>Eメールアドレス</w:t>
            </w:r>
          </w:p>
        </w:tc>
      </w:tr>
      <w:tr w:rsidR="00A65B88" w:rsidRPr="00E354F8" w14:paraId="466C0B13" w14:textId="77777777" w:rsidTr="00B223ED">
        <w:trPr>
          <w:cantSplit/>
          <w:trHeight w:val="1683"/>
        </w:trPr>
        <w:tc>
          <w:tcPr>
            <w:tcW w:w="532" w:type="dxa"/>
            <w:vMerge/>
            <w:textDirection w:val="tbRlV"/>
            <w:vAlign w:val="center"/>
          </w:tcPr>
          <w:p w14:paraId="460D98DC" w14:textId="77777777" w:rsidR="00A65B88" w:rsidRPr="00E354F8" w:rsidRDefault="00A65B88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12AE0904" w14:textId="77777777" w:rsidR="00A65B8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沿革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399C90CE" w14:textId="77777777" w:rsidR="00A65B88" w:rsidRPr="00E354F8" w:rsidRDefault="00A65B88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451D662C" w14:textId="77777777" w:rsidTr="00B223ED">
        <w:trPr>
          <w:cantSplit/>
          <w:trHeight w:val="1408"/>
        </w:trPr>
        <w:tc>
          <w:tcPr>
            <w:tcW w:w="532" w:type="dxa"/>
            <w:vMerge/>
            <w:textDirection w:val="tbRlV"/>
            <w:vAlign w:val="center"/>
          </w:tcPr>
          <w:p w14:paraId="39F1A262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05EF5236" w14:textId="77777777" w:rsidR="00B223ED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目的</w:t>
            </w:r>
          </w:p>
          <w:p w14:paraId="49319578" w14:textId="77777777" w:rsidR="003F1640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（事業内容）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0E3FEABF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17ADD85D" w14:textId="77777777" w:rsidTr="00D47CC3">
        <w:trPr>
          <w:cantSplit/>
          <w:trHeight w:val="170"/>
        </w:trPr>
        <w:tc>
          <w:tcPr>
            <w:tcW w:w="532" w:type="dxa"/>
            <w:vMerge/>
            <w:textDirection w:val="tbRlV"/>
            <w:vAlign w:val="center"/>
          </w:tcPr>
          <w:p w14:paraId="13E57616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64EFE422" w14:textId="77777777" w:rsidR="003F1640" w:rsidRDefault="00050286" w:rsidP="003F1640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企業全体の従業員数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620FEAC1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64C00DB5" w14:textId="77777777" w:rsidTr="006C791E">
        <w:trPr>
          <w:cantSplit/>
          <w:trHeight w:val="3348"/>
        </w:trPr>
        <w:tc>
          <w:tcPr>
            <w:tcW w:w="532" w:type="dxa"/>
            <w:vMerge/>
            <w:textDirection w:val="tbRlV"/>
            <w:vAlign w:val="center"/>
          </w:tcPr>
          <w:p w14:paraId="035230FE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032E4583" w14:textId="77777777" w:rsidR="003F1640" w:rsidRPr="00E354F8" w:rsidRDefault="003F1640" w:rsidP="00050286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企業全体の</w:t>
            </w:r>
            <w:r w:rsidR="00050286">
              <w:rPr>
                <w:rFonts w:asciiTheme="minorEastAsia" w:hAnsiTheme="minorEastAsia" w:hint="eastAsia"/>
                <w:sz w:val="18"/>
                <w:szCs w:val="16"/>
              </w:rPr>
              <w:t>組織図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12D5FC7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EA7826" w:rsidRPr="00E354F8" w14:paraId="6431E463" w14:textId="77777777" w:rsidTr="00D47CC3">
        <w:trPr>
          <w:cantSplit/>
          <w:trHeight w:val="170"/>
        </w:trPr>
        <w:tc>
          <w:tcPr>
            <w:tcW w:w="532" w:type="dxa"/>
            <w:vMerge w:val="restart"/>
            <w:textDirection w:val="tbRlV"/>
            <w:vAlign w:val="center"/>
          </w:tcPr>
          <w:p w14:paraId="36DAC8B3" w14:textId="77777777" w:rsidR="00EA7826" w:rsidRPr="00E354F8" w:rsidRDefault="00C24111" w:rsidP="00B223ED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lastRenderedPageBreak/>
              <w:t>生活困窮者就労訓練事業が行われる事業所</w:t>
            </w:r>
          </w:p>
        </w:tc>
        <w:tc>
          <w:tcPr>
            <w:tcW w:w="1557" w:type="dxa"/>
            <w:vMerge w:val="restart"/>
            <w:vAlign w:val="center"/>
          </w:tcPr>
          <w:p w14:paraId="02523CBE" w14:textId="77777777" w:rsidR="00EA7826" w:rsidRPr="00E354F8" w:rsidRDefault="00EA782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名　　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7F103F7" w14:textId="77777777" w:rsidR="00EA7826" w:rsidRPr="00E354F8" w:rsidRDefault="00EA7826" w:rsidP="00EA7826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（フリガナ）</w:t>
            </w:r>
          </w:p>
        </w:tc>
      </w:tr>
      <w:tr w:rsidR="00EA7826" w:rsidRPr="00E354F8" w14:paraId="6E922E70" w14:textId="77777777" w:rsidTr="00D47CC3">
        <w:trPr>
          <w:cantSplit/>
          <w:trHeight w:val="510"/>
        </w:trPr>
        <w:tc>
          <w:tcPr>
            <w:tcW w:w="532" w:type="dxa"/>
            <w:vMerge/>
            <w:textDirection w:val="tbRlV"/>
            <w:vAlign w:val="center"/>
          </w:tcPr>
          <w:p w14:paraId="691389A5" w14:textId="77777777" w:rsidR="00EA7826" w:rsidRPr="00E354F8" w:rsidRDefault="00EA7826" w:rsidP="0029400D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2D947D6C" w14:textId="77777777" w:rsidR="00EA7826" w:rsidRPr="00E354F8" w:rsidRDefault="00EA782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349C6317" w14:textId="77777777" w:rsidR="00EA7826" w:rsidRPr="00E354F8" w:rsidRDefault="00EA7826" w:rsidP="0029400D">
            <w:pPr>
              <w:ind w:right="-1"/>
              <w:jc w:val="center"/>
              <w:rPr>
                <w:rFonts w:asciiTheme="minorEastAsia" w:hAnsiTheme="minorEastAsia"/>
                <w:sz w:val="16"/>
              </w:rPr>
            </w:pPr>
          </w:p>
        </w:tc>
      </w:tr>
      <w:tr w:rsidR="003F7C9D" w:rsidRPr="00E354F8" w14:paraId="1D081740" w14:textId="77777777" w:rsidTr="00D47CC3">
        <w:trPr>
          <w:trHeight w:val="170"/>
        </w:trPr>
        <w:tc>
          <w:tcPr>
            <w:tcW w:w="532" w:type="dxa"/>
            <w:vMerge/>
            <w:vAlign w:val="center"/>
          </w:tcPr>
          <w:p w14:paraId="790C6AA8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6C64A57E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所在地</w:t>
            </w:r>
          </w:p>
          <w:p w14:paraId="6C2DB35B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及び連絡先</w:t>
            </w:r>
          </w:p>
        </w:tc>
        <w:tc>
          <w:tcPr>
            <w:tcW w:w="7800" w:type="dxa"/>
            <w:gridSpan w:val="4"/>
            <w:tcBorders>
              <w:bottom w:val="nil"/>
            </w:tcBorders>
            <w:vAlign w:val="center"/>
          </w:tcPr>
          <w:p w14:paraId="30468925" w14:textId="77777777" w:rsidR="003F7C9D" w:rsidRPr="00E354F8" w:rsidRDefault="003F7C9D" w:rsidP="00EA7826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郵便番号（　　　　　　　　）</w:t>
            </w:r>
          </w:p>
        </w:tc>
      </w:tr>
      <w:tr w:rsidR="003F7C9D" w:rsidRPr="00E354F8" w14:paraId="6C71976C" w14:textId="77777777" w:rsidTr="00D47CC3">
        <w:trPr>
          <w:trHeight w:val="624"/>
        </w:trPr>
        <w:tc>
          <w:tcPr>
            <w:tcW w:w="532" w:type="dxa"/>
            <w:vMerge/>
            <w:vAlign w:val="center"/>
          </w:tcPr>
          <w:p w14:paraId="5A70BEAD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324FD72E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BFEBB8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  <w:p w14:paraId="366C1BC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3F7C9D" w:rsidRPr="00E354F8" w14:paraId="563CDF32" w14:textId="77777777" w:rsidTr="00911396">
        <w:trPr>
          <w:trHeight w:val="283"/>
        </w:trPr>
        <w:tc>
          <w:tcPr>
            <w:tcW w:w="532" w:type="dxa"/>
            <w:vMerge/>
            <w:vAlign w:val="center"/>
          </w:tcPr>
          <w:p w14:paraId="5CCB020B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731A4AEA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8FAED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>電話番号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F431F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 xml:space="preserve">　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EBAC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ＦＡＸ番号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F4453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 xml:space="preserve">　</w:t>
            </w:r>
          </w:p>
        </w:tc>
      </w:tr>
      <w:tr w:rsidR="003F7C9D" w:rsidRPr="00E354F8" w14:paraId="7CDCD838" w14:textId="77777777" w:rsidTr="009070DA">
        <w:trPr>
          <w:trHeight w:val="283"/>
        </w:trPr>
        <w:tc>
          <w:tcPr>
            <w:tcW w:w="532" w:type="dxa"/>
            <w:vMerge/>
            <w:vAlign w:val="center"/>
          </w:tcPr>
          <w:p w14:paraId="784B6018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</w:tcPr>
          <w:p w14:paraId="7EB27E3D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1DE60" w14:textId="77777777" w:rsidR="003F7C9D" w:rsidRPr="00E354F8" w:rsidRDefault="003F7C9D" w:rsidP="003F7C9D">
            <w:pPr>
              <w:ind w:right="-1" w:firstLineChars="100" w:firstLine="180"/>
              <w:jc w:val="left"/>
              <w:rPr>
                <w:rFonts w:asciiTheme="minorEastAsia" w:hAnsiTheme="minorEastAsia"/>
                <w:sz w:val="18"/>
              </w:rPr>
            </w:pPr>
            <w:r w:rsidRPr="00995FC7">
              <w:rPr>
                <w:rFonts w:asciiTheme="minorEastAsia" w:hAnsiTheme="minorEastAsia" w:hint="eastAsia"/>
                <w:sz w:val="18"/>
                <w:szCs w:val="18"/>
              </w:rPr>
              <w:t>Eメールアドレス</w:t>
            </w:r>
          </w:p>
        </w:tc>
      </w:tr>
      <w:tr w:rsidR="00A65B88" w:rsidRPr="00E354F8" w14:paraId="06D8133A" w14:textId="77777777" w:rsidTr="00D47CC3">
        <w:trPr>
          <w:trHeight w:val="170"/>
        </w:trPr>
        <w:tc>
          <w:tcPr>
            <w:tcW w:w="532" w:type="dxa"/>
            <w:vMerge/>
            <w:vAlign w:val="center"/>
          </w:tcPr>
          <w:p w14:paraId="3F5FEA42" w14:textId="77777777" w:rsidR="00A65B88" w:rsidRPr="00E354F8" w:rsidRDefault="00A65B88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5DAAC103" w14:textId="77777777" w:rsidR="00A65B88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事業所の従業員数</w:t>
            </w:r>
          </w:p>
        </w:tc>
        <w:tc>
          <w:tcPr>
            <w:tcW w:w="7800" w:type="dxa"/>
            <w:gridSpan w:val="4"/>
            <w:tcBorders>
              <w:top w:val="nil"/>
              <w:bottom w:val="dashSmallGap" w:sz="4" w:space="0" w:color="auto"/>
            </w:tcBorders>
            <w:vAlign w:val="center"/>
          </w:tcPr>
          <w:p w14:paraId="7ABB8486" w14:textId="77777777" w:rsidR="00A65B88" w:rsidRPr="00E354F8" w:rsidRDefault="00A65B88" w:rsidP="00D47CC3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0A0126" w:rsidRPr="00E354F8" w14:paraId="45872143" w14:textId="77777777" w:rsidTr="00B223ED">
        <w:trPr>
          <w:trHeight w:val="3259"/>
        </w:trPr>
        <w:tc>
          <w:tcPr>
            <w:tcW w:w="532" w:type="dxa"/>
            <w:vMerge/>
            <w:vAlign w:val="center"/>
          </w:tcPr>
          <w:p w14:paraId="2A664601" w14:textId="77777777" w:rsidR="000A0126" w:rsidRPr="00E354F8" w:rsidRDefault="000A0126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3098551A" w14:textId="77777777" w:rsidR="000A0126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事業所の</w:t>
            </w:r>
            <w:r w:rsidR="00B223ED">
              <w:rPr>
                <w:rFonts w:asciiTheme="minorEastAsia" w:hAnsiTheme="minorEastAsia" w:hint="eastAsia"/>
                <w:sz w:val="18"/>
                <w:szCs w:val="16"/>
              </w:rPr>
              <w:t>組織図（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>支援体制</w:t>
            </w:r>
            <w:r w:rsidR="00B223ED">
              <w:rPr>
                <w:rFonts w:asciiTheme="minorEastAsia" w:hAnsiTheme="minorEastAsia" w:hint="eastAsia"/>
                <w:sz w:val="18"/>
                <w:szCs w:val="16"/>
              </w:rPr>
              <w:t>）</w:t>
            </w:r>
          </w:p>
        </w:tc>
        <w:tc>
          <w:tcPr>
            <w:tcW w:w="7800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F059DE3" w14:textId="77777777" w:rsidR="000A0126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※協力事業所等がある場合は、</w:t>
            </w:r>
            <w:r w:rsidR="002861EE">
              <w:rPr>
                <w:rFonts w:asciiTheme="minorEastAsia" w:hAnsiTheme="minorEastAsia" w:hint="eastAsia"/>
                <w:sz w:val="18"/>
              </w:rPr>
              <w:t>協力事業所等の名称、事業内容、協力体制等を</w:t>
            </w:r>
            <w:r>
              <w:rPr>
                <w:rFonts w:asciiTheme="minorEastAsia" w:hAnsiTheme="minorEastAsia" w:hint="eastAsia"/>
                <w:sz w:val="18"/>
              </w:rPr>
              <w:t>含めて記載すること。</w:t>
            </w:r>
          </w:p>
          <w:p w14:paraId="7586E654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33F0EB0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5235E9D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28F17D5C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3630178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83C4AA3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C081439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CFCB3B6" w14:textId="77777777" w:rsidR="00A65B88" w:rsidRPr="00E354F8" w:rsidRDefault="00A65B88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050286" w:rsidRPr="00E354F8" w14:paraId="73E806C6" w14:textId="77777777" w:rsidTr="00500960">
        <w:trPr>
          <w:trHeight w:val="2374"/>
        </w:trPr>
        <w:tc>
          <w:tcPr>
            <w:tcW w:w="532" w:type="dxa"/>
            <w:textDirection w:val="tbRlV"/>
            <w:vAlign w:val="center"/>
          </w:tcPr>
          <w:p w14:paraId="6C13E081" w14:textId="77777777" w:rsidR="00050286" w:rsidRPr="00E354F8" w:rsidRDefault="00050286" w:rsidP="001E3005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特記事項</w:t>
            </w:r>
          </w:p>
        </w:tc>
        <w:tc>
          <w:tcPr>
            <w:tcW w:w="9357" w:type="dxa"/>
            <w:gridSpan w:val="5"/>
            <w:vAlign w:val="center"/>
          </w:tcPr>
          <w:p w14:paraId="5198948C" w14:textId="34FD043F" w:rsidR="00050286" w:rsidRDefault="00B223ED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</w:t>
            </w:r>
            <w:r w:rsidR="001F0476" w:rsidRPr="001F0476">
              <w:rPr>
                <w:rFonts w:asciiTheme="minorEastAsia" w:hAnsiTheme="minorEastAsia" w:hint="eastAsia"/>
                <w:sz w:val="18"/>
              </w:rPr>
              <w:t>就労訓練事業を利用する生活困窮者</w:t>
            </w:r>
            <w:r w:rsidR="001F0476">
              <w:rPr>
                <w:rFonts w:asciiTheme="minorEastAsia" w:hAnsiTheme="minorEastAsia" w:hint="eastAsia"/>
                <w:sz w:val="18"/>
              </w:rPr>
              <w:t>が</w:t>
            </w:r>
            <w:r w:rsidR="00570750">
              <w:rPr>
                <w:rFonts w:asciiTheme="minorEastAsia" w:hAnsiTheme="minorEastAsia" w:hint="eastAsia"/>
                <w:sz w:val="18"/>
              </w:rPr>
              <w:t>主に従事する予定の業務内容</w:t>
            </w:r>
            <w:r w:rsidR="001F0476">
              <w:rPr>
                <w:rFonts w:asciiTheme="minorEastAsia" w:hAnsiTheme="minorEastAsia" w:hint="eastAsia"/>
                <w:sz w:val="18"/>
              </w:rPr>
              <w:t>、障害者の雇用状況</w:t>
            </w:r>
            <w:r w:rsidR="00570750">
              <w:rPr>
                <w:rFonts w:asciiTheme="minorEastAsia" w:hAnsiTheme="minorEastAsia" w:hint="eastAsia"/>
                <w:sz w:val="18"/>
              </w:rPr>
              <w:t>等を記載すること。</w:t>
            </w:r>
          </w:p>
          <w:p w14:paraId="6587970C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DBA9F8C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B877ED3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8192AA3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8857BB8" w14:textId="77777777" w:rsidR="00570750" w:rsidRPr="00E354F8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</w:tc>
      </w:tr>
    </w:tbl>
    <w:p w14:paraId="2758DE54" w14:textId="77777777" w:rsidR="00995D0D" w:rsidRPr="00E354F8" w:rsidRDefault="00995D0D" w:rsidP="00050286">
      <w:pPr>
        <w:ind w:right="-1"/>
        <w:rPr>
          <w:rFonts w:asciiTheme="minorEastAsia" w:hAnsiTheme="minorEastAsia"/>
          <w:sz w:val="20"/>
        </w:rPr>
      </w:pPr>
    </w:p>
    <w:sectPr w:rsidR="00995D0D" w:rsidRPr="00E354F8" w:rsidSect="000A0126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599D4" w14:textId="77777777" w:rsidR="00002D2C" w:rsidRDefault="00002D2C" w:rsidP="009E44AC">
      <w:r>
        <w:separator/>
      </w:r>
    </w:p>
  </w:endnote>
  <w:endnote w:type="continuationSeparator" w:id="0">
    <w:p w14:paraId="32E8B621" w14:textId="77777777" w:rsidR="00002D2C" w:rsidRDefault="00002D2C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6EC91" w14:textId="77777777" w:rsidR="00002D2C" w:rsidRDefault="00002D2C" w:rsidP="009E44AC">
      <w:r>
        <w:separator/>
      </w:r>
    </w:p>
  </w:footnote>
  <w:footnote w:type="continuationSeparator" w:id="0">
    <w:p w14:paraId="1727DF6D" w14:textId="77777777" w:rsidR="00002D2C" w:rsidRDefault="00002D2C" w:rsidP="009E4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35336B"/>
    <w:multiLevelType w:val="hybridMultilevel"/>
    <w:tmpl w:val="2C2021A6"/>
    <w:lvl w:ilvl="0" w:tplc="84E849D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4AC"/>
    <w:rsid w:val="00002D2C"/>
    <w:rsid w:val="00012FB2"/>
    <w:rsid w:val="00050286"/>
    <w:rsid w:val="000606B4"/>
    <w:rsid w:val="000A0126"/>
    <w:rsid w:val="000A2834"/>
    <w:rsid w:val="000D3788"/>
    <w:rsid w:val="0012484C"/>
    <w:rsid w:val="00155C7A"/>
    <w:rsid w:val="001A2172"/>
    <w:rsid w:val="001E3005"/>
    <w:rsid w:val="001F0476"/>
    <w:rsid w:val="00264879"/>
    <w:rsid w:val="00275808"/>
    <w:rsid w:val="0028103D"/>
    <w:rsid w:val="002861EE"/>
    <w:rsid w:val="00286E51"/>
    <w:rsid w:val="0029400D"/>
    <w:rsid w:val="002B1CB7"/>
    <w:rsid w:val="00361F97"/>
    <w:rsid w:val="003D6057"/>
    <w:rsid w:val="003F1640"/>
    <w:rsid w:val="003F6398"/>
    <w:rsid w:val="003F7C9D"/>
    <w:rsid w:val="00430946"/>
    <w:rsid w:val="00456395"/>
    <w:rsid w:val="004D5B7E"/>
    <w:rsid w:val="004E70DE"/>
    <w:rsid w:val="0052681F"/>
    <w:rsid w:val="00541908"/>
    <w:rsid w:val="00570750"/>
    <w:rsid w:val="005954FE"/>
    <w:rsid w:val="00640A7C"/>
    <w:rsid w:val="006A31D3"/>
    <w:rsid w:val="006C5CA4"/>
    <w:rsid w:val="006C791E"/>
    <w:rsid w:val="006D5543"/>
    <w:rsid w:val="00747FC7"/>
    <w:rsid w:val="0079308E"/>
    <w:rsid w:val="007C0842"/>
    <w:rsid w:val="007C2AFA"/>
    <w:rsid w:val="007E74E3"/>
    <w:rsid w:val="00856C73"/>
    <w:rsid w:val="008B43F2"/>
    <w:rsid w:val="008E3426"/>
    <w:rsid w:val="0090670C"/>
    <w:rsid w:val="00916CFA"/>
    <w:rsid w:val="00952C47"/>
    <w:rsid w:val="00992A96"/>
    <w:rsid w:val="00995D0D"/>
    <w:rsid w:val="00995FC7"/>
    <w:rsid w:val="009E44AC"/>
    <w:rsid w:val="00A65B88"/>
    <w:rsid w:val="00A8744E"/>
    <w:rsid w:val="00AB3B09"/>
    <w:rsid w:val="00AB662E"/>
    <w:rsid w:val="00B223ED"/>
    <w:rsid w:val="00BE3C1D"/>
    <w:rsid w:val="00C24111"/>
    <w:rsid w:val="00CC12BC"/>
    <w:rsid w:val="00CF03D3"/>
    <w:rsid w:val="00D167FC"/>
    <w:rsid w:val="00D37EA2"/>
    <w:rsid w:val="00D47CC3"/>
    <w:rsid w:val="00D71F3E"/>
    <w:rsid w:val="00E20991"/>
    <w:rsid w:val="00E354F8"/>
    <w:rsid w:val="00E60223"/>
    <w:rsid w:val="00EA7826"/>
    <w:rsid w:val="00EB02E8"/>
    <w:rsid w:val="00EB22E6"/>
    <w:rsid w:val="00F769AC"/>
    <w:rsid w:val="00F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192415"/>
  <w15:docId w15:val="{A427E074-BB9E-479C-81BE-2A65BA7F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6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6C7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223ED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12FB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2FB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12FB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12FB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12F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2D0B6-E6D3-4EED-8987-49C59315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米沢 秀典(yonezawa-hidenori.ci5)</cp:lastModifiedBy>
  <cp:revision>10</cp:revision>
  <cp:lastPrinted>2015-01-05T07:00:00Z</cp:lastPrinted>
  <dcterms:created xsi:type="dcterms:W3CDTF">2022-12-02T04:21:00Z</dcterms:created>
  <dcterms:modified xsi:type="dcterms:W3CDTF">2023-03-15T10:03:00Z</dcterms:modified>
</cp:coreProperties>
</file>